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77" w:rsidRDefault="0013540D">
      <w:r>
        <w:t>Vocab:</w:t>
      </w:r>
    </w:p>
    <w:p w:rsidR="00FB6A73" w:rsidRDefault="00EA6F2F" w:rsidP="00EA6F2F">
      <w:pPr>
        <w:pStyle w:val="ListParagraph"/>
        <w:numPr>
          <w:ilvl w:val="0"/>
          <w:numId w:val="8"/>
        </w:numPr>
      </w:pPr>
      <w:r>
        <w:t xml:space="preserve">Population Profile – </w:t>
      </w:r>
    </w:p>
    <w:p w:rsidR="003A272B" w:rsidRDefault="003A272B" w:rsidP="00EA6F2F">
      <w:pPr>
        <w:pStyle w:val="ListParagraph"/>
        <w:numPr>
          <w:ilvl w:val="0"/>
          <w:numId w:val="8"/>
        </w:numPr>
      </w:pPr>
      <w:r>
        <w:t xml:space="preserve">Graying Population - </w:t>
      </w:r>
    </w:p>
    <w:p w:rsidR="00E116C8" w:rsidRDefault="00E116C8" w:rsidP="00EA6F2F">
      <w:pPr>
        <w:pStyle w:val="ListParagraph"/>
        <w:numPr>
          <w:ilvl w:val="0"/>
          <w:numId w:val="8"/>
        </w:numPr>
      </w:pPr>
      <w:r>
        <w:t>Developed Countries –</w:t>
      </w:r>
    </w:p>
    <w:p w:rsidR="00E116C8" w:rsidRDefault="00E116C8" w:rsidP="00EA6F2F">
      <w:pPr>
        <w:pStyle w:val="ListParagraph"/>
        <w:numPr>
          <w:ilvl w:val="0"/>
          <w:numId w:val="8"/>
        </w:numPr>
      </w:pPr>
      <w:r>
        <w:t xml:space="preserve">Developing Countries - </w:t>
      </w:r>
    </w:p>
    <w:p w:rsidR="00FB6A73" w:rsidRDefault="00FB6A73" w:rsidP="0013540D"/>
    <w:p w:rsidR="0013540D" w:rsidRDefault="00EA6F2F" w:rsidP="0013540D">
      <w:pPr>
        <w:jc w:val="center"/>
        <w:rPr>
          <w:b/>
          <w:u w:val="single"/>
        </w:rPr>
      </w:pPr>
      <w:r>
        <w:rPr>
          <w:b/>
          <w:u w:val="single"/>
        </w:rPr>
        <w:t>Human Populations</w:t>
      </w:r>
    </w:p>
    <w:p w:rsidR="00EA6F2F" w:rsidRDefault="00EA6F2F" w:rsidP="00E116C8">
      <w:pPr>
        <w:pStyle w:val="ListParagraph"/>
        <w:numPr>
          <w:ilvl w:val="0"/>
          <w:numId w:val="7"/>
        </w:numPr>
        <w:ind w:left="0" w:firstLine="0"/>
      </w:pPr>
      <w:r>
        <w:t xml:space="preserve">A population </w:t>
      </w:r>
      <w:proofErr w:type="gramStart"/>
      <w:r>
        <w:t>is made up</w:t>
      </w:r>
      <w:proofErr w:type="gramEnd"/>
      <w:r>
        <w:t xml:space="preserve"> of many different types of organisms. With many different types of </w:t>
      </w:r>
      <w:proofErr w:type="gramStart"/>
      <w:r>
        <w:t>organisms</w:t>
      </w:r>
      <w:proofErr w:type="gramEnd"/>
      <w:r>
        <w:t xml:space="preserve"> it can be hard to quantify the different types of traits. However, humans </w:t>
      </w:r>
      <w:proofErr w:type="gramStart"/>
      <w:r>
        <w:t>can quickly and effectively communicate</w:t>
      </w:r>
      <w:proofErr w:type="gramEnd"/>
      <w:r>
        <w:t xml:space="preserve"> </w:t>
      </w:r>
      <w:r w:rsidR="00375730">
        <w:t xml:space="preserve">a lot of information about themselves. This allows us to see the difference between human populations. </w:t>
      </w:r>
    </w:p>
    <w:p w:rsidR="00375730" w:rsidRDefault="00375730" w:rsidP="00375730">
      <w:r>
        <w:t xml:space="preserve">One of the major ways that we should evaluate a population is by age. Listing the ages involved inside of the population </w:t>
      </w:r>
      <w:proofErr w:type="gramStart"/>
      <w:r>
        <w:t>is called</w:t>
      </w:r>
      <w:proofErr w:type="gramEnd"/>
      <w:r>
        <w:t xml:space="preserve"> a </w:t>
      </w:r>
      <w:r w:rsidRPr="00375730">
        <w:rPr>
          <w:b/>
          <w:u w:val="single"/>
        </w:rPr>
        <w:t>population profile</w:t>
      </w:r>
      <w:r>
        <w:t>. Understanding the age structure of a population allows us to predict the growth of the population and the average life expectancy of the population.</w:t>
      </w:r>
    </w:p>
    <w:p w:rsidR="00375730" w:rsidRDefault="00375730" w:rsidP="00375730">
      <w:r>
        <w:t xml:space="preserve">Look at the population profile below and come up with two different observations about the </w:t>
      </w:r>
      <w:r w:rsidR="009F3E39">
        <w:t xml:space="preserve">population’s size based on age </w:t>
      </w:r>
      <w:r>
        <w:t xml:space="preserve">and the average life expectancy of the population. </w:t>
      </w:r>
    </w:p>
    <w:p w:rsidR="00375730" w:rsidRDefault="00375730" w:rsidP="00375730">
      <w:pPr>
        <w:jc w:val="center"/>
      </w:pPr>
      <w:r>
        <w:rPr>
          <w:noProof/>
        </w:rPr>
        <w:drawing>
          <wp:inline distT="0" distB="0" distL="0" distR="0">
            <wp:extent cx="5562600" cy="3762375"/>
            <wp:effectExtent l="0" t="0" r="0" b="9525"/>
            <wp:docPr id="3" name="Picture 3" descr="Image result for population pro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opulation profil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2" t="1891" r="4965" b="4743"/>
                    <a:stretch/>
                  </pic:blipFill>
                  <pic:spPr bwMode="auto">
                    <a:xfrm>
                      <a:off x="0" y="0"/>
                      <a:ext cx="5562823" cy="376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5730" w:rsidRDefault="00375730">
      <w:r>
        <w:br w:type="page"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734"/>
        <w:gridCol w:w="4734"/>
      </w:tblGrid>
      <w:tr w:rsidR="00375730" w:rsidTr="00375730">
        <w:trPr>
          <w:trHeight w:val="440"/>
        </w:trPr>
        <w:tc>
          <w:tcPr>
            <w:tcW w:w="4734" w:type="dxa"/>
          </w:tcPr>
          <w:p w:rsidR="00375730" w:rsidRDefault="00375730" w:rsidP="009F3E39">
            <w:pPr>
              <w:jc w:val="center"/>
            </w:pPr>
            <w:r>
              <w:lastRenderedPageBreak/>
              <w:t xml:space="preserve">Population </w:t>
            </w:r>
            <w:r w:rsidR="009F3E39">
              <w:t>Size Based on Age</w:t>
            </w:r>
          </w:p>
        </w:tc>
        <w:tc>
          <w:tcPr>
            <w:tcW w:w="4734" w:type="dxa"/>
          </w:tcPr>
          <w:p w:rsidR="00375730" w:rsidRDefault="00375730" w:rsidP="00375730">
            <w:pPr>
              <w:jc w:val="center"/>
            </w:pPr>
            <w:r>
              <w:t>Average Life Expectancy</w:t>
            </w:r>
          </w:p>
        </w:tc>
      </w:tr>
      <w:tr w:rsidR="00375730" w:rsidTr="00375730">
        <w:trPr>
          <w:trHeight w:val="1000"/>
        </w:trPr>
        <w:tc>
          <w:tcPr>
            <w:tcW w:w="4734" w:type="dxa"/>
          </w:tcPr>
          <w:p w:rsidR="00375730" w:rsidRDefault="00375730" w:rsidP="00375730">
            <w:pPr>
              <w:jc w:val="center"/>
            </w:pPr>
          </w:p>
        </w:tc>
        <w:tc>
          <w:tcPr>
            <w:tcW w:w="4734" w:type="dxa"/>
          </w:tcPr>
          <w:p w:rsidR="00375730" w:rsidRDefault="00375730" w:rsidP="00375730">
            <w:pPr>
              <w:jc w:val="center"/>
            </w:pPr>
          </w:p>
        </w:tc>
      </w:tr>
      <w:tr w:rsidR="00375730" w:rsidTr="00375730">
        <w:trPr>
          <w:trHeight w:val="1059"/>
        </w:trPr>
        <w:tc>
          <w:tcPr>
            <w:tcW w:w="4734" w:type="dxa"/>
          </w:tcPr>
          <w:p w:rsidR="00375730" w:rsidRDefault="00375730" w:rsidP="00375730">
            <w:pPr>
              <w:jc w:val="center"/>
            </w:pPr>
          </w:p>
        </w:tc>
        <w:tc>
          <w:tcPr>
            <w:tcW w:w="4734" w:type="dxa"/>
          </w:tcPr>
          <w:p w:rsidR="00375730" w:rsidRDefault="00375730" w:rsidP="00375730">
            <w:pPr>
              <w:jc w:val="center"/>
            </w:pPr>
          </w:p>
        </w:tc>
      </w:tr>
    </w:tbl>
    <w:p w:rsidR="00375730" w:rsidRDefault="00375730" w:rsidP="00375730">
      <w:pPr>
        <w:jc w:val="center"/>
      </w:pPr>
    </w:p>
    <w:p w:rsidR="0024784E" w:rsidRDefault="0024784E" w:rsidP="0024784E">
      <w:r>
        <w:t xml:space="preserve">Now compare and contrast the population profile of </w:t>
      </w:r>
      <w:r w:rsidR="00662704">
        <w:t>Afghanistan</w:t>
      </w:r>
      <w:r>
        <w:t xml:space="preserve"> to the population profile from Canada. </w:t>
      </w:r>
    </w:p>
    <w:p w:rsidR="00375730" w:rsidRDefault="00375730" w:rsidP="00375730">
      <w:pPr>
        <w:jc w:val="center"/>
      </w:pPr>
      <w:r>
        <w:rPr>
          <w:noProof/>
        </w:rPr>
        <w:drawing>
          <wp:inline distT="0" distB="0" distL="0" distR="0">
            <wp:extent cx="4029778" cy="3171825"/>
            <wp:effectExtent l="0" t="0" r="8890" b="0"/>
            <wp:docPr id="4" name="Picture 4" descr="Image result for population pro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opulation profil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4" r="50318" b="6131"/>
                    <a:stretch/>
                  </pic:blipFill>
                  <pic:spPr bwMode="auto">
                    <a:xfrm>
                      <a:off x="0" y="0"/>
                      <a:ext cx="4033668" cy="317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4727"/>
        <w:gridCol w:w="4727"/>
      </w:tblGrid>
      <w:tr w:rsidR="00375730" w:rsidTr="003A272B">
        <w:trPr>
          <w:trHeight w:val="378"/>
        </w:trPr>
        <w:tc>
          <w:tcPr>
            <w:tcW w:w="4727" w:type="dxa"/>
            <w:tcBorders>
              <w:top w:val="nil"/>
              <w:left w:val="nil"/>
              <w:bottom w:val="single" w:sz="4" w:space="0" w:color="auto"/>
            </w:tcBorders>
          </w:tcPr>
          <w:p w:rsidR="00375730" w:rsidRDefault="003A272B" w:rsidP="00375730">
            <w:pPr>
              <w:jc w:val="center"/>
            </w:pPr>
            <w:r>
              <w:t>Canada</w:t>
            </w:r>
          </w:p>
        </w:tc>
        <w:tc>
          <w:tcPr>
            <w:tcW w:w="4727" w:type="dxa"/>
            <w:tcBorders>
              <w:top w:val="nil"/>
              <w:bottom w:val="single" w:sz="4" w:space="0" w:color="auto"/>
              <w:right w:val="nil"/>
            </w:tcBorders>
          </w:tcPr>
          <w:p w:rsidR="00375730" w:rsidRDefault="003A272B" w:rsidP="00375730">
            <w:pPr>
              <w:jc w:val="center"/>
            </w:pPr>
            <w:r>
              <w:t>Afghanistan</w:t>
            </w:r>
          </w:p>
        </w:tc>
      </w:tr>
      <w:tr w:rsidR="00375730" w:rsidTr="003A272B">
        <w:trPr>
          <w:trHeight w:val="3312"/>
        </w:trPr>
        <w:tc>
          <w:tcPr>
            <w:tcW w:w="4727" w:type="dxa"/>
            <w:tcBorders>
              <w:left w:val="nil"/>
              <w:bottom w:val="nil"/>
            </w:tcBorders>
          </w:tcPr>
          <w:p w:rsidR="00375730" w:rsidRDefault="00375730" w:rsidP="00375730">
            <w:pPr>
              <w:jc w:val="center"/>
            </w:pPr>
          </w:p>
        </w:tc>
        <w:tc>
          <w:tcPr>
            <w:tcW w:w="4727" w:type="dxa"/>
            <w:tcBorders>
              <w:bottom w:val="nil"/>
              <w:right w:val="nil"/>
            </w:tcBorders>
          </w:tcPr>
          <w:p w:rsidR="00375730" w:rsidRDefault="00375730" w:rsidP="00375730">
            <w:pPr>
              <w:jc w:val="center"/>
            </w:pPr>
          </w:p>
        </w:tc>
      </w:tr>
    </w:tbl>
    <w:p w:rsidR="00375730" w:rsidRDefault="00375730" w:rsidP="00375730">
      <w:pPr>
        <w:jc w:val="center"/>
      </w:pPr>
    </w:p>
    <w:p w:rsidR="008209E6" w:rsidRDefault="003A272B" w:rsidP="00E116C8">
      <w:pPr>
        <w:pStyle w:val="ListParagraph"/>
        <w:numPr>
          <w:ilvl w:val="0"/>
          <w:numId w:val="7"/>
        </w:numPr>
        <w:ind w:firstLine="0"/>
      </w:pPr>
      <w:r>
        <w:lastRenderedPageBreak/>
        <w:t xml:space="preserve">Since there are major differences between the population profiles of each country, we need to understand why there is a difference. </w:t>
      </w:r>
      <w:r w:rsidR="00C00F7C">
        <w:t xml:space="preserve">There are many reasons why there are differences, so </w:t>
      </w:r>
      <w:proofErr w:type="gramStart"/>
      <w:r w:rsidR="00C00F7C">
        <w:t>let’s</w:t>
      </w:r>
      <w:proofErr w:type="gramEnd"/>
      <w:r w:rsidR="00C00F7C">
        <w:t xml:space="preserve"> see if you can come up with some on your own. </w:t>
      </w:r>
    </w:p>
    <w:p w:rsidR="008209E6" w:rsidRDefault="008209E6" w:rsidP="008209E6">
      <w:pPr>
        <w:pStyle w:val="ListParagraph"/>
        <w:ind w:left="360"/>
      </w:pPr>
    </w:p>
    <w:p w:rsidR="003A272B" w:rsidRDefault="003A272B" w:rsidP="008209E6">
      <w:pPr>
        <w:pStyle w:val="ListParagraph"/>
        <w:ind w:left="360"/>
      </w:pPr>
      <w:r>
        <w:t xml:space="preserve">Why do some populations have larger groups of young people? Why do some populations have a </w:t>
      </w:r>
      <w:r w:rsidRPr="00662704">
        <w:rPr>
          <w:b/>
          <w:u w:val="single"/>
        </w:rPr>
        <w:t>graying population</w:t>
      </w:r>
      <w:r w:rsidR="007543D8">
        <w:t>, a population that is getting older</w:t>
      </w:r>
      <w:r>
        <w:t>?</w:t>
      </w:r>
    </w:p>
    <w:p w:rsidR="008209E6" w:rsidRDefault="008209E6" w:rsidP="008209E6">
      <w:pPr>
        <w:pStyle w:val="ListParagraph"/>
        <w:ind w:left="360"/>
      </w:pPr>
    </w:p>
    <w:p w:rsidR="008209E6" w:rsidRDefault="008209E6" w:rsidP="008209E6">
      <w:pPr>
        <w:pStyle w:val="ListParagraph"/>
        <w:ind w:left="360"/>
      </w:pPr>
      <w:r>
        <w:t xml:space="preserve">Theorize a reason why </w:t>
      </w:r>
      <w:r w:rsidR="00C00F7C">
        <w:t>there are differences between these two types of populations.</w:t>
      </w:r>
    </w:p>
    <w:p w:rsidR="00C00F7C" w:rsidRDefault="00C00F7C" w:rsidP="008209E6">
      <w:pPr>
        <w:pStyle w:val="ListParagraph"/>
        <w:ind w:left="360"/>
      </w:pPr>
    </w:p>
    <w:p w:rsidR="00C00F7C" w:rsidRPr="00C00F7C" w:rsidRDefault="00C00F7C" w:rsidP="00C00F7C">
      <w:pPr>
        <w:pStyle w:val="ListParagraph"/>
        <w:ind w:left="360"/>
        <w:jc w:val="center"/>
        <w:rPr>
          <w:b/>
          <w:u w:val="single"/>
        </w:rPr>
      </w:pPr>
      <w:r w:rsidRPr="00C00F7C">
        <w:rPr>
          <w:b/>
          <w:u w:val="single"/>
        </w:rPr>
        <w:t>Work Space</w:t>
      </w:r>
    </w:p>
    <w:p w:rsidR="00C00F7C" w:rsidRDefault="00C00F7C" w:rsidP="008209E6">
      <w:pPr>
        <w:pStyle w:val="ListParagraph"/>
        <w:ind w:left="360"/>
      </w:pPr>
    </w:p>
    <w:p w:rsidR="00C00F7C" w:rsidRDefault="00C00F7C" w:rsidP="008209E6">
      <w:pPr>
        <w:pStyle w:val="ListParagraph"/>
        <w:ind w:left="360"/>
      </w:pPr>
    </w:p>
    <w:p w:rsidR="00C00F7C" w:rsidRDefault="00C00F7C" w:rsidP="008209E6">
      <w:pPr>
        <w:pStyle w:val="ListParagraph"/>
        <w:ind w:left="360"/>
      </w:pPr>
    </w:p>
    <w:p w:rsidR="00C00F7C" w:rsidRDefault="00C00F7C" w:rsidP="008209E6">
      <w:pPr>
        <w:pStyle w:val="ListParagraph"/>
        <w:ind w:left="360"/>
      </w:pPr>
    </w:p>
    <w:p w:rsidR="00E116C8" w:rsidRDefault="00E116C8">
      <w:r>
        <w:br w:type="page"/>
      </w:r>
    </w:p>
    <w:p w:rsidR="00F72700" w:rsidRDefault="00C00F7C" w:rsidP="006012A0">
      <w:pPr>
        <w:pStyle w:val="ListParagraph"/>
        <w:numPr>
          <w:ilvl w:val="0"/>
          <w:numId w:val="7"/>
        </w:numPr>
        <w:ind w:firstLine="0"/>
      </w:pPr>
      <w:r>
        <w:lastRenderedPageBreak/>
        <w:t>Two of the major reasons why there are differences between these two types of population profiles</w:t>
      </w:r>
      <w:r w:rsidR="00DD1E74">
        <w:t xml:space="preserve"> have access to medical care and energy. If the populations of countries have the ability to access modern medical care and reliable energy </w:t>
      </w:r>
      <w:proofErr w:type="gramStart"/>
      <w:r w:rsidR="00DD1E74">
        <w:t>sources</w:t>
      </w:r>
      <w:proofErr w:type="gramEnd"/>
      <w:r w:rsidR="00DD1E74">
        <w:t xml:space="preserve"> they </w:t>
      </w:r>
      <w:r w:rsidR="00F72700">
        <w:t xml:space="preserve">can live easier and longer. </w:t>
      </w:r>
    </w:p>
    <w:p w:rsidR="00C00F7C" w:rsidRDefault="00DD1E74" w:rsidP="008209E6">
      <w:pPr>
        <w:pStyle w:val="ListParagraph"/>
        <w:ind w:left="360"/>
      </w:pPr>
      <w:r>
        <w:t xml:space="preserve"> </w:t>
      </w:r>
    </w:p>
    <w:p w:rsidR="00F72700" w:rsidRDefault="00F72700" w:rsidP="008209E6">
      <w:pPr>
        <w:pStyle w:val="ListParagraph"/>
        <w:ind w:left="360"/>
      </w:pPr>
      <w:r>
        <w:t xml:space="preserve">Countries that have the ability to provide their citizens with modern medical care and reliable energy </w:t>
      </w:r>
      <w:proofErr w:type="gramStart"/>
      <w:r>
        <w:t>are called</w:t>
      </w:r>
      <w:proofErr w:type="gramEnd"/>
      <w:r>
        <w:t xml:space="preserve"> </w:t>
      </w:r>
      <w:r w:rsidRPr="00662704">
        <w:rPr>
          <w:b/>
          <w:u w:val="single"/>
        </w:rPr>
        <w:t>developed countries</w:t>
      </w:r>
      <w:r>
        <w:t xml:space="preserve">. These countries often have populations that can live longer and </w:t>
      </w:r>
      <w:r w:rsidR="006012A0">
        <w:t xml:space="preserve">(generally) </w:t>
      </w:r>
      <w:r>
        <w:t xml:space="preserve">have less children. Examples of these countries would include the United States, </w:t>
      </w:r>
      <w:r w:rsidR="006E3844">
        <w:t xml:space="preserve">the United Kingdom, Australia and Spain. </w:t>
      </w:r>
    </w:p>
    <w:p w:rsidR="006E3844" w:rsidRDefault="006E3844" w:rsidP="008209E6">
      <w:pPr>
        <w:pStyle w:val="ListParagraph"/>
        <w:ind w:left="360"/>
      </w:pPr>
    </w:p>
    <w:p w:rsidR="006E3844" w:rsidRDefault="006E3844" w:rsidP="008209E6">
      <w:pPr>
        <w:pStyle w:val="ListParagraph"/>
        <w:ind w:left="360"/>
      </w:pPr>
      <w:r>
        <w:t xml:space="preserve">Countries that do not have the ability to provide modern medical care and reliable energy </w:t>
      </w:r>
      <w:proofErr w:type="gramStart"/>
      <w:r>
        <w:t>are called</w:t>
      </w:r>
      <w:proofErr w:type="gramEnd"/>
      <w:r>
        <w:t xml:space="preserve"> </w:t>
      </w:r>
      <w:bookmarkStart w:id="0" w:name="_GoBack"/>
      <w:r w:rsidRPr="00662704">
        <w:rPr>
          <w:b/>
          <w:u w:val="single"/>
        </w:rPr>
        <w:t>developing countries</w:t>
      </w:r>
      <w:bookmarkEnd w:id="0"/>
      <w:r>
        <w:t xml:space="preserve">. The countries often have populations that </w:t>
      </w:r>
      <w:r w:rsidR="006012A0">
        <w:t xml:space="preserve">(generally) </w:t>
      </w:r>
      <w:r>
        <w:t>have more children and live less long. Examples of these countries would include the Dominican Republic, Mexico, Sri Lanka and Uganda.</w:t>
      </w:r>
    </w:p>
    <w:p w:rsidR="00E116C8" w:rsidRDefault="00E116C8" w:rsidP="008209E6">
      <w:pPr>
        <w:pStyle w:val="ListParagraph"/>
        <w:ind w:left="360"/>
      </w:pPr>
    </w:p>
    <w:p w:rsidR="00E116C8" w:rsidRDefault="00E116C8" w:rsidP="008209E6">
      <w:pPr>
        <w:pStyle w:val="ListParagraph"/>
        <w:ind w:left="360"/>
      </w:pPr>
      <w:r>
        <w:t xml:space="preserve">Use the internet to find the statistics to for the countries listed above. Fill in the chart below to get a sense of how these countries function. </w:t>
      </w:r>
      <w:ins w:id="1" w:author="Owdij, Michael" w:date="2017-04-27T07:16:00Z">
        <w:r>
          <w:t>Use the most updated information that you can find</w:t>
        </w:r>
      </w:ins>
    </w:p>
    <w:p w:rsidR="00E116C8" w:rsidRDefault="00E116C8" w:rsidP="008209E6">
      <w:pPr>
        <w:pStyle w:val="ListParagraph"/>
        <w:ind w:left="360"/>
      </w:pPr>
    </w:p>
    <w:tbl>
      <w:tblPr>
        <w:tblStyle w:val="TableGrid"/>
        <w:tblW w:w="9072" w:type="dxa"/>
        <w:tblInd w:w="360" w:type="dxa"/>
        <w:tblLook w:val="04A0" w:firstRow="1" w:lastRow="0" w:firstColumn="1" w:lastColumn="0" w:noHBand="0" w:noVBand="1"/>
      </w:tblPr>
      <w:tblGrid>
        <w:gridCol w:w="1885"/>
        <w:gridCol w:w="2250"/>
        <w:gridCol w:w="2520"/>
        <w:gridCol w:w="2417"/>
      </w:tblGrid>
      <w:tr w:rsidR="006012A0" w:rsidTr="006012A0">
        <w:trPr>
          <w:trHeight w:val="363"/>
        </w:trPr>
        <w:tc>
          <w:tcPr>
            <w:tcW w:w="1885" w:type="dxa"/>
          </w:tcPr>
          <w:p w:rsidR="006012A0" w:rsidRPr="006012A0" w:rsidRDefault="006012A0">
            <w:pPr>
              <w:pStyle w:val="ListParagraph"/>
              <w:ind w:left="0"/>
              <w:jc w:val="center"/>
              <w:rPr>
                <w:b/>
              </w:rPr>
              <w:pPrChange w:id="2" w:author="Owdij, Michael" w:date="2017-04-27T07:13:00Z">
                <w:pPr>
                  <w:pStyle w:val="ListParagraph"/>
                  <w:ind w:left="0"/>
                </w:pPr>
              </w:pPrChange>
            </w:pPr>
            <w:r w:rsidRPr="006012A0">
              <w:rPr>
                <w:b/>
              </w:rPr>
              <w:t>Name</w:t>
            </w:r>
          </w:p>
        </w:tc>
        <w:tc>
          <w:tcPr>
            <w:tcW w:w="2250" w:type="dxa"/>
          </w:tcPr>
          <w:p w:rsidR="006012A0" w:rsidRPr="006012A0" w:rsidRDefault="006012A0">
            <w:pPr>
              <w:pStyle w:val="ListParagraph"/>
              <w:ind w:left="0"/>
              <w:jc w:val="center"/>
              <w:rPr>
                <w:b/>
              </w:rPr>
              <w:pPrChange w:id="3" w:author="Owdij, Michael" w:date="2017-04-27T07:13:00Z">
                <w:pPr>
                  <w:pStyle w:val="ListParagraph"/>
                  <w:ind w:left="0"/>
                </w:pPr>
              </w:pPrChange>
            </w:pPr>
            <w:r w:rsidRPr="006012A0">
              <w:rPr>
                <w:b/>
              </w:rPr>
              <w:t>Developed</w:t>
            </w:r>
          </w:p>
          <w:p w:rsidR="006012A0" w:rsidRPr="006012A0" w:rsidRDefault="006012A0">
            <w:pPr>
              <w:pStyle w:val="ListParagraph"/>
              <w:ind w:left="0"/>
              <w:jc w:val="center"/>
              <w:rPr>
                <w:ins w:id="4" w:author="Owdij, Michael" w:date="2017-04-27T07:13:00Z"/>
                <w:b/>
              </w:rPr>
              <w:pPrChange w:id="5" w:author="Owdij, Michael" w:date="2017-04-27T07:13:00Z">
                <w:pPr>
                  <w:pStyle w:val="ListParagraph"/>
                  <w:ind w:left="0"/>
                </w:pPr>
              </w:pPrChange>
            </w:pPr>
            <w:ins w:id="6" w:author="Owdij, Michael" w:date="2017-04-27T07:13:00Z">
              <w:r w:rsidRPr="006012A0">
                <w:rPr>
                  <w:b/>
                </w:rPr>
                <w:t>Or</w:t>
              </w:r>
            </w:ins>
          </w:p>
          <w:p w:rsidR="006012A0" w:rsidRPr="006012A0" w:rsidRDefault="006012A0">
            <w:pPr>
              <w:pStyle w:val="ListParagraph"/>
              <w:ind w:left="0"/>
              <w:jc w:val="center"/>
              <w:rPr>
                <w:b/>
              </w:rPr>
              <w:pPrChange w:id="7" w:author="Owdij, Michael" w:date="2017-04-27T07:13:00Z">
                <w:pPr>
                  <w:pStyle w:val="ListParagraph"/>
                  <w:ind w:left="0"/>
                </w:pPr>
              </w:pPrChange>
            </w:pPr>
            <w:ins w:id="8" w:author="Owdij, Michael" w:date="2017-04-27T07:13:00Z">
              <w:r w:rsidRPr="006012A0">
                <w:rPr>
                  <w:b/>
                </w:rPr>
                <w:t>Developing</w:t>
              </w:r>
            </w:ins>
            <w:del w:id="9" w:author="Owdij, Michael" w:date="2017-04-27T07:13:00Z">
              <w:r w:rsidRPr="006012A0" w:rsidDel="00E116C8">
                <w:rPr>
                  <w:b/>
                </w:rPr>
                <w:delText>Or</w:delText>
              </w:r>
            </w:del>
          </w:p>
        </w:tc>
        <w:tc>
          <w:tcPr>
            <w:tcW w:w="2520" w:type="dxa"/>
          </w:tcPr>
          <w:p w:rsidR="005F5B3C" w:rsidRDefault="005F5B3C">
            <w:pPr>
              <w:pStyle w:val="ListParagraph"/>
              <w:ind w:left="0"/>
              <w:jc w:val="center"/>
              <w:rPr>
                <w:b/>
              </w:rPr>
              <w:pPrChange w:id="10" w:author="Owdij, Michael" w:date="2017-04-27T07:13:00Z">
                <w:pPr>
                  <w:pStyle w:val="ListParagraph"/>
                  <w:ind w:left="0"/>
                </w:pPr>
              </w:pPrChange>
            </w:pPr>
            <w:ins w:id="11" w:author="Owdij, Michael" w:date="2017-04-27T07:16:00Z">
              <w:r w:rsidRPr="006012A0">
                <w:rPr>
                  <w:b/>
                </w:rPr>
                <w:t>Total Fertility Rate</w:t>
              </w:r>
            </w:ins>
          </w:p>
          <w:p w:rsidR="006012A0" w:rsidRPr="006012A0" w:rsidRDefault="005F5B3C">
            <w:pPr>
              <w:pStyle w:val="ListParagraph"/>
              <w:ind w:left="0"/>
              <w:jc w:val="center"/>
              <w:rPr>
                <w:b/>
              </w:rPr>
              <w:pPrChange w:id="12" w:author="Owdij, Michael" w:date="2017-04-27T07:13:00Z">
                <w:pPr>
                  <w:pStyle w:val="ListParagraph"/>
                  <w:ind w:left="0"/>
                </w:pPr>
              </w:pPrChange>
            </w:pPr>
            <w:r>
              <w:rPr>
                <w:b/>
              </w:rPr>
              <w:t>(Number of Children per Woman)</w:t>
            </w:r>
          </w:p>
        </w:tc>
        <w:tc>
          <w:tcPr>
            <w:tcW w:w="2417" w:type="dxa"/>
          </w:tcPr>
          <w:p w:rsidR="006012A0" w:rsidRPr="006012A0" w:rsidRDefault="006012A0">
            <w:pPr>
              <w:pStyle w:val="ListParagraph"/>
              <w:ind w:left="0"/>
              <w:jc w:val="center"/>
              <w:rPr>
                <w:b/>
              </w:rPr>
              <w:pPrChange w:id="13" w:author="Owdij, Michael" w:date="2017-04-27T07:13:00Z">
                <w:pPr>
                  <w:pStyle w:val="ListParagraph"/>
                  <w:ind w:left="0"/>
                </w:pPr>
              </w:pPrChange>
            </w:pPr>
            <w:r w:rsidRPr="006012A0">
              <w:rPr>
                <w:b/>
              </w:rPr>
              <w:t>Life Expectancy</w:t>
            </w:r>
          </w:p>
        </w:tc>
      </w:tr>
      <w:tr w:rsidR="009E742D" w:rsidTr="006012A0">
        <w:trPr>
          <w:trHeight w:val="720"/>
        </w:trPr>
        <w:tc>
          <w:tcPr>
            <w:tcW w:w="1885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Australia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Spain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United Kingdom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United States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  <w:shd w:val="clear" w:color="auto" w:fill="F2F2F2" w:themeFill="background1" w:themeFillShade="F2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Dominican Republic</w:t>
            </w:r>
          </w:p>
        </w:tc>
        <w:tc>
          <w:tcPr>
            <w:tcW w:w="225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Cambodia</w:t>
            </w:r>
          </w:p>
        </w:tc>
        <w:tc>
          <w:tcPr>
            <w:tcW w:w="225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India</w:t>
            </w:r>
          </w:p>
        </w:tc>
        <w:tc>
          <w:tcPr>
            <w:tcW w:w="225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</w:tcPr>
          <w:p w:rsidR="009E742D" w:rsidRDefault="009E742D" w:rsidP="009E742D">
            <w:pPr>
              <w:pStyle w:val="ListParagraph"/>
              <w:ind w:left="0"/>
            </w:pPr>
          </w:p>
        </w:tc>
      </w:tr>
      <w:tr w:rsidR="009E742D" w:rsidTr="006012A0">
        <w:trPr>
          <w:trHeight w:val="720"/>
        </w:trPr>
        <w:tc>
          <w:tcPr>
            <w:tcW w:w="1885" w:type="dxa"/>
          </w:tcPr>
          <w:p w:rsidR="009E742D" w:rsidRDefault="009E742D" w:rsidP="009E742D">
            <w:pPr>
              <w:pStyle w:val="ListParagraph"/>
              <w:ind w:left="0"/>
              <w:jc w:val="center"/>
            </w:pPr>
            <w:r>
              <w:t>Uganda</w:t>
            </w:r>
          </w:p>
        </w:tc>
        <w:tc>
          <w:tcPr>
            <w:tcW w:w="225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520" w:type="dxa"/>
          </w:tcPr>
          <w:p w:rsidR="009E742D" w:rsidRDefault="009E742D" w:rsidP="009E742D">
            <w:pPr>
              <w:pStyle w:val="ListParagraph"/>
              <w:ind w:left="0"/>
            </w:pPr>
          </w:p>
        </w:tc>
        <w:tc>
          <w:tcPr>
            <w:tcW w:w="2417" w:type="dxa"/>
          </w:tcPr>
          <w:p w:rsidR="009E742D" w:rsidRDefault="009E742D" w:rsidP="009E742D">
            <w:pPr>
              <w:pStyle w:val="ListParagraph"/>
              <w:ind w:left="0"/>
            </w:pPr>
          </w:p>
        </w:tc>
      </w:tr>
    </w:tbl>
    <w:p w:rsidR="00E116C8" w:rsidRDefault="00E116C8" w:rsidP="008209E6">
      <w:pPr>
        <w:pStyle w:val="ListParagraph"/>
        <w:ind w:left="360"/>
      </w:pPr>
    </w:p>
    <w:p w:rsidR="006E3844" w:rsidRDefault="006012A0" w:rsidP="006012A0">
      <w:pPr>
        <w:pStyle w:val="ListParagraph"/>
        <w:numPr>
          <w:ilvl w:val="0"/>
          <w:numId w:val="7"/>
        </w:numPr>
      </w:pPr>
      <w:r>
        <w:lastRenderedPageBreak/>
        <w:t xml:space="preserve">Human population is currently growing at an </w:t>
      </w:r>
      <w:r w:rsidR="00A72483">
        <w:t>extraordinary</w:t>
      </w:r>
      <w:r>
        <w:t xml:space="preserve"> rate. Look at the graph below of human population. </w:t>
      </w:r>
    </w:p>
    <w:p w:rsidR="00A72483" w:rsidRDefault="00A72483" w:rsidP="00A72483">
      <w:pPr>
        <w:pStyle w:val="ListParagraph"/>
        <w:ind w:left="360"/>
      </w:pPr>
    </w:p>
    <w:p w:rsidR="00A72483" w:rsidRPr="00A72483" w:rsidRDefault="00A72483" w:rsidP="00A72483">
      <w:pPr>
        <w:pStyle w:val="ListParagraph"/>
        <w:ind w:left="360"/>
        <w:jc w:val="center"/>
        <w:rPr>
          <w:b/>
          <w:u w:val="single"/>
        </w:rPr>
      </w:pPr>
      <w:r w:rsidRPr="00A72483">
        <w:rPr>
          <w:b/>
          <w:u w:val="single"/>
        </w:rPr>
        <w:t xml:space="preserve">Human Population Growth </w:t>
      </w:r>
      <w:proofErr w:type="gramStart"/>
      <w:r w:rsidRPr="00A72483">
        <w:rPr>
          <w:b/>
          <w:u w:val="single"/>
        </w:rPr>
        <w:t>Since</w:t>
      </w:r>
      <w:proofErr w:type="gramEnd"/>
      <w:r w:rsidRPr="00A72483">
        <w:rPr>
          <w:b/>
          <w:u w:val="single"/>
        </w:rPr>
        <w:t xml:space="preserve"> 8000BC </w:t>
      </w:r>
    </w:p>
    <w:p w:rsidR="00296B74" w:rsidRDefault="00A72483">
      <w:pPr>
        <w:jc w:val="center"/>
        <w:pPrChange w:id="14" w:author="Owdij, Michael" w:date="2017-04-27T07:30:00Z">
          <w:pPr/>
        </w:pPrChange>
      </w:pPr>
      <w:r>
        <w:rPr>
          <w:noProof/>
        </w:rPr>
        <w:drawing>
          <wp:inline distT="0" distB="0" distL="0" distR="0">
            <wp:extent cx="3962400" cy="3098800"/>
            <wp:effectExtent l="0" t="0" r="0" b="6350"/>
            <wp:docPr id="1" name="Picture 1" descr="Image result for human popu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uman popul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31" t="4599" r="10378" b="1916"/>
                    <a:stretch/>
                  </pic:blipFill>
                  <pic:spPr bwMode="auto">
                    <a:xfrm>
                      <a:off x="0" y="0"/>
                      <a:ext cx="3962400" cy="30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2483" w:rsidRDefault="00A72483" w:rsidP="00A72483">
      <w:pPr>
        <w:jc w:val="center"/>
      </w:pPr>
    </w:p>
    <w:p w:rsidR="00A72483" w:rsidRDefault="00A72483" w:rsidP="00A72483">
      <w:r>
        <w:t xml:space="preserve">Compare the above graph to a similar graph when it is broken down between developed countries and developing countries. </w:t>
      </w:r>
    </w:p>
    <w:p w:rsidR="00A72483" w:rsidRDefault="00A72483" w:rsidP="00A72483">
      <w:pPr>
        <w:jc w:val="center"/>
      </w:pPr>
      <w:r>
        <w:rPr>
          <w:noProof/>
        </w:rPr>
        <w:drawing>
          <wp:inline distT="0" distB="0" distL="0" distR="0">
            <wp:extent cx="5398051" cy="3229470"/>
            <wp:effectExtent l="0" t="0" r="0" b="9525"/>
            <wp:docPr id="2" name="Picture 2" descr="Image result for human popu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uman popul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9" t="2997" r="2041" b="8352"/>
                    <a:stretch/>
                  </pic:blipFill>
                  <pic:spPr bwMode="auto">
                    <a:xfrm>
                      <a:off x="0" y="0"/>
                      <a:ext cx="5425031" cy="324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2483" w:rsidRDefault="00A72483" w:rsidP="00A72483">
      <w:r>
        <w:lastRenderedPageBreak/>
        <w:t>Using the space below, come up with a logical explanation for the following questions.</w:t>
      </w:r>
    </w:p>
    <w:p w:rsidR="00A72483" w:rsidRDefault="00A72483" w:rsidP="00A72483">
      <w:pPr>
        <w:pStyle w:val="ListParagraph"/>
        <w:numPr>
          <w:ilvl w:val="0"/>
          <w:numId w:val="9"/>
        </w:numPr>
      </w:pPr>
      <w:r>
        <w:t>What type of growth curve is the overall human population following?</w:t>
      </w:r>
      <w:r w:rsidR="00BC2656">
        <w:t xml:space="preserve"> Why?</w:t>
      </w:r>
    </w:p>
    <w:p w:rsidR="00A72483" w:rsidRDefault="00A72483" w:rsidP="00A72483"/>
    <w:p w:rsidR="00BC2656" w:rsidRDefault="00BC2656" w:rsidP="00A72483"/>
    <w:p w:rsidR="00A72483" w:rsidRDefault="00A72483" w:rsidP="00A72483"/>
    <w:p w:rsidR="00A72483" w:rsidRDefault="00A72483" w:rsidP="00A72483">
      <w:pPr>
        <w:pStyle w:val="ListParagraph"/>
        <w:numPr>
          <w:ilvl w:val="0"/>
          <w:numId w:val="9"/>
        </w:numPr>
      </w:pPr>
      <w:r>
        <w:t>What type of growth curve are developing countries following?</w:t>
      </w:r>
      <w:r w:rsidR="00BC2656">
        <w:t xml:space="preserve"> Why? </w:t>
      </w:r>
    </w:p>
    <w:p w:rsidR="00A72483" w:rsidRDefault="00A72483" w:rsidP="00A72483">
      <w:pPr>
        <w:pStyle w:val="ListParagraph"/>
      </w:pPr>
    </w:p>
    <w:p w:rsidR="00BC2656" w:rsidRDefault="00BC2656" w:rsidP="00A72483">
      <w:pPr>
        <w:pStyle w:val="ListParagraph"/>
      </w:pPr>
    </w:p>
    <w:p w:rsidR="00BC2656" w:rsidRDefault="00BC2656" w:rsidP="00A72483">
      <w:pPr>
        <w:pStyle w:val="ListParagraph"/>
      </w:pPr>
    </w:p>
    <w:p w:rsidR="00A72483" w:rsidRDefault="00A72483" w:rsidP="00A72483"/>
    <w:p w:rsidR="00A72483" w:rsidRDefault="00A72483" w:rsidP="00A72483">
      <w:pPr>
        <w:pStyle w:val="ListParagraph"/>
        <w:numPr>
          <w:ilvl w:val="0"/>
          <w:numId w:val="9"/>
        </w:numPr>
      </w:pPr>
      <w:r>
        <w:t>What type of growth curve are developed countries following?</w:t>
      </w:r>
      <w:r w:rsidR="00BC2656">
        <w:t xml:space="preserve"> Why?</w:t>
      </w:r>
    </w:p>
    <w:p w:rsidR="00A72483" w:rsidRDefault="00A72483" w:rsidP="00A72483"/>
    <w:p w:rsidR="00BC2656" w:rsidRDefault="00BC2656" w:rsidP="00A72483"/>
    <w:p w:rsidR="00A72483" w:rsidRDefault="00A72483" w:rsidP="00A72483"/>
    <w:p w:rsidR="00A72483" w:rsidRDefault="00A72483" w:rsidP="00A72483">
      <w:pPr>
        <w:pStyle w:val="ListParagraph"/>
        <w:numPr>
          <w:ilvl w:val="0"/>
          <w:numId w:val="9"/>
        </w:numPr>
      </w:pPr>
      <w:r>
        <w:t>Why might the numbers</w:t>
      </w:r>
      <w:r w:rsidR="00BC2656">
        <w:t xml:space="preserve"> of people in developing nations be increasing at such a fast rate? </w:t>
      </w:r>
    </w:p>
    <w:p w:rsidR="00BC2656" w:rsidRDefault="00BC2656" w:rsidP="00BC2656"/>
    <w:p w:rsidR="00BC2656" w:rsidRDefault="00BC2656" w:rsidP="00BC2656"/>
    <w:p w:rsidR="00BC2656" w:rsidRDefault="00BC2656" w:rsidP="00BC2656"/>
    <w:p w:rsidR="00BC2656" w:rsidRDefault="00BC2656" w:rsidP="00BC2656"/>
    <w:p w:rsidR="00BC2656" w:rsidRDefault="00BC2656" w:rsidP="00BC2656"/>
    <w:p w:rsidR="00BC2656" w:rsidRDefault="00BC2656" w:rsidP="00BC2656"/>
    <w:p w:rsidR="00BC2656" w:rsidRDefault="00BC2656" w:rsidP="00BC2656"/>
    <w:p w:rsidR="00BC2656" w:rsidRDefault="00BC2656" w:rsidP="00BC2656"/>
    <w:p w:rsidR="006E3844" w:rsidRPr="00C00F7C" w:rsidRDefault="006E3844" w:rsidP="008209E6">
      <w:pPr>
        <w:pStyle w:val="ListParagraph"/>
        <w:ind w:left="360"/>
      </w:pPr>
    </w:p>
    <w:sectPr w:rsidR="006E3844" w:rsidRPr="00C00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6E9" w:rsidRDefault="00A426E9" w:rsidP="00706D83">
      <w:pPr>
        <w:spacing w:after="0" w:line="240" w:lineRule="auto"/>
      </w:pPr>
      <w:r>
        <w:separator/>
      </w:r>
    </w:p>
  </w:endnote>
  <w:endnote w:type="continuationSeparator" w:id="0">
    <w:p w:rsidR="00A426E9" w:rsidRDefault="00A426E9" w:rsidP="0070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83" w:rsidRDefault="00706D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5964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6D83" w:rsidRDefault="00706D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70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06D83" w:rsidRDefault="00706D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83" w:rsidRDefault="00706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6E9" w:rsidRDefault="00A426E9" w:rsidP="00706D83">
      <w:pPr>
        <w:spacing w:after="0" w:line="240" w:lineRule="auto"/>
      </w:pPr>
      <w:r>
        <w:separator/>
      </w:r>
    </w:p>
  </w:footnote>
  <w:footnote w:type="continuationSeparator" w:id="0">
    <w:p w:rsidR="00A426E9" w:rsidRDefault="00A426E9" w:rsidP="00706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83" w:rsidRDefault="00706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83" w:rsidRDefault="00706D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83" w:rsidRDefault="00706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6E25"/>
    <w:multiLevelType w:val="hybridMultilevel"/>
    <w:tmpl w:val="6E5E7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C3606"/>
    <w:multiLevelType w:val="hybridMultilevel"/>
    <w:tmpl w:val="82964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B3364"/>
    <w:multiLevelType w:val="hybridMultilevel"/>
    <w:tmpl w:val="4A2010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A60EEB"/>
    <w:multiLevelType w:val="hybridMultilevel"/>
    <w:tmpl w:val="1C263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B18C9"/>
    <w:multiLevelType w:val="hybridMultilevel"/>
    <w:tmpl w:val="17FC8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53209"/>
    <w:multiLevelType w:val="hybridMultilevel"/>
    <w:tmpl w:val="6714D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31BE8"/>
    <w:multiLevelType w:val="hybridMultilevel"/>
    <w:tmpl w:val="5D9CA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C369F"/>
    <w:multiLevelType w:val="hybridMultilevel"/>
    <w:tmpl w:val="C03E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459DF"/>
    <w:multiLevelType w:val="hybridMultilevel"/>
    <w:tmpl w:val="09B6D8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wdij, Michael">
    <w15:presenceInfo w15:providerId="None" w15:userId="Owdij, Micha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40D"/>
    <w:rsid w:val="000C0CC7"/>
    <w:rsid w:val="00105A06"/>
    <w:rsid w:val="0013540D"/>
    <w:rsid w:val="001421B8"/>
    <w:rsid w:val="001670EC"/>
    <w:rsid w:val="001D29BA"/>
    <w:rsid w:val="00214183"/>
    <w:rsid w:val="0024784E"/>
    <w:rsid w:val="0026521B"/>
    <w:rsid w:val="00296B74"/>
    <w:rsid w:val="002B1006"/>
    <w:rsid w:val="00331C94"/>
    <w:rsid w:val="00341328"/>
    <w:rsid w:val="00375730"/>
    <w:rsid w:val="003A272B"/>
    <w:rsid w:val="004159DB"/>
    <w:rsid w:val="00457ADD"/>
    <w:rsid w:val="004C53BE"/>
    <w:rsid w:val="005565F7"/>
    <w:rsid w:val="005F5B3C"/>
    <w:rsid w:val="006012A0"/>
    <w:rsid w:val="00644648"/>
    <w:rsid w:val="00662704"/>
    <w:rsid w:val="006E3844"/>
    <w:rsid w:val="00706D83"/>
    <w:rsid w:val="007543D8"/>
    <w:rsid w:val="00760840"/>
    <w:rsid w:val="007C7691"/>
    <w:rsid w:val="007E458C"/>
    <w:rsid w:val="008209E6"/>
    <w:rsid w:val="00827B10"/>
    <w:rsid w:val="008C21EC"/>
    <w:rsid w:val="009E466F"/>
    <w:rsid w:val="009E742D"/>
    <w:rsid w:val="009F3E39"/>
    <w:rsid w:val="00A14D2A"/>
    <w:rsid w:val="00A426E9"/>
    <w:rsid w:val="00A72483"/>
    <w:rsid w:val="00AB4377"/>
    <w:rsid w:val="00B254AD"/>
    <w:rsid w:val="00B452AC"/>
    <w:rsid w:val="00B55294"/>
    <w:rsid w:val="00BC2656"/>
    <w:rsid w:val="00BF024A"/>
    <w:rsid w:val="00C00F7C"/>
    <w:rsid w:val="00C21C1E"/>
    <w:rsid w:val="00CC3134"/>
    <w:rsid w:val="00CD77FD"/>
    <w:rsid w:val="00DD1E74"/>
    <w:rsid w:val="00DE0A9B"/>
    <w:rsid w:val="00E116C8"/>
    <w:rsid w:val="00EA6F2F"/>
    <w:rsid w:val="00EE30A8"/>
    <w:rsid w:val="00F51946"/>
    <w:rsid w:val="00F72700"/>
    <w:rsid w:val="00FB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9BDC9-7E97-49E5-ABEA-9C3DCDD9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40D"/>
    <w:pPr>
      <w:ind w:left="720"/>
      <w:contextualSpacing/>
    </w:pPr>
  </w:style>
  <w:style w:type="table" w:styleId="TableGrid">
    <w:name w:val="Table Grid"/>
    <w:basedOn w:val="TableNormal"/>
    <w:uiPriority w:val="39"/>
    <w:rsid w:val="0045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3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6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D83"/>
  </w:style>
  <w:style w:type="paragraph" w:styleId="Footer">
    <w:name w:val="footer"/>
    <w:basedOn w:val="Normal"/>
    <w:link w:val="FooterChar"/>
    <w:uiPriority w:val="99"/>
    <w:unhideWhenUsed/>
    <w:rsid w:val="0070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209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Owdij</dc:creator>
  <cp:keywords/>
  <dc:description/>
  <cp:lastModifiedBy>Owdij, Michael</cp:lastModifiedBy>
  <cp:revision>11</cp:revision>
  <cp:lastPrinted>2017-05-02T11:30:00Z</cp:lastPrinted>
  <dcterms:created xsi:type="dcterms:W3CDTF">2017-04-21T10:54:00Z</dcterms:created>
  <dcterms:modified xsi:type="dcterms:W3CDTF">2017-05-02T18:18:00Z</dcterms:modified>
</cp:coreProperties>
</file>